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498B6C56"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981026" w:rsidRPr="00981026">
        <w:rPr>
          <w:rFonts w:asciiTheme="minorHAnsi" w:hAnsiTheme="minorHAnsi" w:cstheme="minorHAnsi"/>
          <w:color w:val="000000"/>
        </w:rPr>
        <w:t xml:space="preserve"> </w:t>
      </w:r>
      <w:bookmarkStart w:id="0" w:name="_Hlk141778598"/>
      <w:r w:rsidR="007E4222">
        <w:rPr>
          <w:rFonts w:asciiTheme="minorHAnsi" w:hAnsiTheme="minorHAnsi" w:cstheme="minorHAnsi"/>
          <w:color w:val="FF0000"/>
        </w:rPr>
        <w:t>from tab “Summary Total Bid Amount”</w:t>
      </w:r>
      <w:r w:rsidR="00981026" w:rsidRPr="00981026">
        <w:rPr>
          <w:rFonts w:asciiTheme="minorHAnsi" w:hAnsiTheme="minorHAnsi" w:cstheme="minorHAnsi"/>
          <w:color w:val="FF0000"/>
        </w:rPr>
        <w:t xml:space="preserve"> </w:t>
      </w:r>
      <w:r w:rsidR="007E4222">
        <w:rPr>
          <w:rFonts w:asciiTheme="minorHAnsi" w:hAnsiTheme="minorHAnsi" w:cstheme="minorHAnsi"/>
          <w:color w:val="FF0000"/>
        </w:rPr>
        <w:t>cell B6</w:t>
      </w:r>
      <w:bookmarkEnd w:id="0"/>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w:t>
            </w:r>
            <w:proofErr w:type="gramStart"/>
            <w:r w:rsidRPr="00503132">
              <w:rPr>
                <w:rFonts w:asciiTheme="minorHAnsi" w:hAnsiTheme="minorHAnsi" w:cstheme="minorHAnsi"/>
                <w:sz w:val="22"/>
                <w:szCs w:val="22"/>
              </w:rPr>
              <w:t>date</w:t>
            </w:r>
            <w:proofErr w:type="gramEnd"/>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1"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2"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2"/>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3" w:name="_Hlk79140583"/>
      <w:r w:rsidR="00502DD1" w:rsidRPr="00981026">
        <w:rPr>
          <w:rFonts w:asciiTheme="minorHAnsi" w:hAnsiTheme="minorHAnsi" w:cstheme="minorHAnsi"/>
          <w:sz w:val="22"/>
          <w:szCs w:val="22"/>
        </w:rPr>
        <w:t>the rules and requirements</w:t>
      </w:r>
      <w:bookmarkEnd w:id="3"/>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4"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4"/>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5" w:name="OLE_LINK1"/>
      <w:bookmarkStart w:id="6" w:name="OLE_LINK2"/>
      <w:r w:rsidR="00FD302B" w:rsidRPr="00981026">
        <w:rPr>
          <w:rFonts w:asciiTheme="minorHAnsi" w:hAnsiTheme="minorHAnsi" w:cstheme="minorHAnsi"/>
          <w:b/>
        </w:rPr>
        <w:t>MBE/WBE SUBCONTRACTOR COMMITMENT FORM</w:t>
      </w:r>
      <w:bookmarkEnd w:id="5"/>
      <w:bookmarkEnd w:id="6"/>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7EFD40F6" w:rsidR="007C6B08" w:rsidRPr="00981026" w:rsidRDefault="00A60F58" w:rsidP="00064246">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064246" w:rsidRPr="0029491F">
              <w:rPr>
                <w:rFonts w:asciiTheme="minorHAnsi" w:hAnsiTheme="minorHAnsi" w:cstheme="minorHAnsi"/>
                <w:b/>
                <w:color w:val="0033CC"/>
                <w:sz w:val="22"/>
              </w:rPr>
              <w:t>24-76020 - Courier services for laboratory related items and specimens</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42A55126"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29491F">
              <w:rPr>
                <w:rFonts w:asciiTheme="minorHAnsi" w:hAnsiTheme="minorHAnsi" w:cstheme="minorHAnsi"/>
                <w:b/>
                <w:sz w:val="22"/>
              </w:rPr>
              <w:t xml:space="preserve"> </w:t>
            </w:r>
            <w:r w:rsidR="0029491F" w:rsidRPr="00A345F7">
              <w:rPr>
                <w:rFonts w:asciiTheme="minorHAnsi" w:hAnsiTheme="minorHAnsi" w:cstheme="minorHAnsi"/>
                <w:b/>
                <w:color w:val="0033CC"/>
                <w:sz w:val="22"/>
              </w:rPr>
              <w:t>$</w:t>
            </w:r>
            <w:r w:rsidR="00A345F7" w:rsidRPr="00A345F7">
              <w:rPr>
                <w:rFonts w:asciiTheme="minorHAnsi" w:hAnsiTheme="minorHAnsi" w:cstheme="minorHAnsi"/>
                <w:b/>
                <w:color w:val="0033CC"/>
                <w:sz w:val="22"/>
              </w:rPr>
              <w:t>78,000.00</w:t>
            </w:r>
          </w:p>
        </w:tc>
      </w:tr>
    </w:tbl>
    <w:p w14:paraId="37D3BE15" w14:textId="77777777" w:rsidR="00120B5D" w:rsidRPr="0029491F" w:rsidRDefault="00120B5D" w:rsidP="006C5765">
      <w:pPr>
        <w:ind w:right="720"/>
        <w:rPr>
          <w:rFonts w:asciiTheme="minorHAnsi" w:hAnsiTheme="minorHAnsi" w:cstheme="minorHAnsi"/>
          <w:sz w:val="14"/>
          <w:szCs w:val="16"/>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1"/>
        <w:gridCol w:w="357"/>
        <w:gridCol w:w="2674"/>
        <w:gridCol w:w="2668"/>
      </w:tblGrid>
      <w:tr w:rsidR="002F493F" w:rsidRPr="00981026" w14:paraId="7813CDFB" w14:textId="77777777" w:rsidTr="2553AF4C">
        <w:tc>
          <w:tcPr>
            <w:tcW w:w="5160" w:type="dxa"/>
          </w:tcPr>
          <w:p w14:paraId="512FF655" w14:textId="3D9EC32C" w:rsidR="002F493F" w:rsidRPr="00981026" w:rsidRDefault="0029491F" w:rsidP="2553AF4C">
            <w:pPr>
              <w:rPr>
                <w:rFonts w:asciiTheme="minorHAnsi" w:hAnsiTheme="minorHAnsi" w:cstheme="minorBidi"/>
                <w:b/>
                <w:bCs/>
                <w:sz w:val="22"/>
                <w:szCs w:val="22"/>
              </w:rPr>
            </w:pPr>
            <w:proofErr w:type="gramStart"/>
            <w:r w:rsidRPr="0029491F">
              <w:rPr>
                <w:rFonts w:ascii="Segoe UI Symbol" w:hAnsi="Segoe UI Symbol" w:cstheme="minorBidi"/>
                <w:b/>
                <w:bCs/>
                <w:color w:val="0033CC"/>
                <w:sz w:val="28"/>
                <w:szCs w:val="28"/>
              </w:rPr>
              <w:t>✓</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054FD455" w14:textId="77777777" w:rsidR="0029491F"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p w14:paraId="2AD21D48" w14:textId="38B3C81E" w:rsidR="00AD6963" w:rsidRPr="00981026" w:rsidRDefault="0029491F" w:rsidP="00FB30ED">
            <w:pPr>
              <w:rPr>
                <w:rFonts w:asciiTheme="minorHAnsi" w:hAnsiTheme="minorHAnsi" w:cstheme="minorHAnsi"/>
                <w:b/>
                <w:sz w:val="22"/>
              </w:rPr>
            </w:pPr>
            <w:r w:rsidRPr="0029491F">
              <w:rPr>
                <w:rFonts w:asciiTheme="minorHAnsi" w:hAnsiTheme="minorHAnsi" w:cstheme="minorHAnsi"/>
                <w:b/>
                <w:color w:val="0033CC"/>
                <w:sz w:val="22"/>
              </w:rPr>
              <w:t>Pillow Express Delivery Inc.</w:t>
            </w:r>
            <w:r w:rsidR="00AD6963" w:rsidRPr="00981026">
              <w:rPr>
                <w:rFonts w:asciiTheme="minorHAnsi" w:hAnsiTheme="minorHAnsi" w:cstheme="minorHAnsi"/>
                <w:b/>
                <w:sz w:val="22"/>
              </w:rPr>
              <w:t xml:space="preserv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4B4D7B42" w14:textId="77777777" w:rsidR="00AD6963"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p w14:paraId="537D256A" w14:textId="2B8022D9" w:rsidR="0029491F" w:rsidRPr="00981026" w:rsidRDefault="0029491F" w:rsidP="00FB30ED">
            <w:pPr>
              <w:rPr>
                <w:rFonts w:asciiTheme="minorHAnsi" w:hAnsiTheme="minorHAnsi" w:cstheme="minorHAnsi"/>
                <w:b/>
                <w:sz w:val="22"/>
              </w:rPr>
            </w:pPr>
            <w:r w:rsidRPr="0029491F">
              <w:rPr>
                <w:rFonts w:asciiTheme="minorHAnsi" w:hAnsiTheme="minorHAnsi" w:cstheme="minorHAnsi"/>
                <w:b/>
                <w:color w:val="0033CC"/>
                <w:sz w:val="22"/>
              </w:rPr>
              <w:t>Matthew Straub</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47A62C87" w14:textId="77777777" w:rsidR="00AD6963" w:rsidRDefault="00AD6963" w:rsidP="00FB30ED">
            <w:pPr>
              <w:rPr>
                <w:rFonts w:asciiTheme="minorHAnsi" w:hAnsiTheme="minorHAnsi" w:cstheme="minorHAnsi"/>
                <w:b/>
                <w:sz w:val="22"/>
              </w:rPr>
            </w:pPr>
            <w:r w:rsidRPr="00981026">
              <w:rPr>
                <w:rFonts w:asciiTheme="minorHAnsi" w:hAnsiTheme="minorHAnsi" w:cstheme="minorHAnsi"/>
                <w:b/>
                <w:sz w:val="22"/>
              </w:rPr>
              <w:t>Address:</w:t>
            </w:r>
          </w:p>
          <w:p w14:paraId="5ACBD852" w14:textId="77777777" w:rsidR="0029491F" w:rsidRPr="0029491F" w:rsidRDefault="0029491F" w:rsidP="00FB30ED">
            <w:pPr>
              <w:rPr>
                <w:rFonts w:asciiTheme="minorHAnsi" w:hAnsiTheme="minorHAnsi" w:cstheme="minorHAnsi"/>
                <w:b/>
                <w:color w:val="0033CC"/>
                <w:sz w:val="22"/>
              </w:rPr>
            </w:pPr>
            <w:r w:rsidRPr="0029491F">
              <w:rPr>
                <w:rFonts w:asciiTheme="minorHAnsi" w:hAnsiTheme="minorHAnsi" w:cstheme="minorHAnsi"/>
                <w:b/>
                <w:color w:val="0033CC"/>
                <w:sz w:val="22"/>
              </w:rPr>
              <w:t>3024 Ridgeview Drive</w:t>
            </w:r>
          </w:p>
          <w:p w14:paraId="2F5C9F72" w14:textId="667CFAE8" w:rsidR="0029491F" w:rsidRPr="00981026" w:rsidRDefault="0029491F" w:rsidP="00FB30ED">
            <w:pPr>
              <w:rPr>
                <w:rFonts w:asciiTheme="minorHAnsi" w:hAnsiTheme="minorHAnsi" w:cstheme="minorHAnsi"/>
                <w:b/>
                <w:sz w:val="22"/>
              </w:rPr>
            </w:pPr>
            <w:r w:rsidRPr="0029491F">
              <w:rPr>
                <w:rFonts w:asciiTheme="minorHAnsi" w:hAnsiTheme="minorHAnsi" w:cstheme="minorHAnsi"/>
                <w:b/>
                <w:color w:val="0033CC"/>
                <w:sz w:val="22"/>
              </w:rPr>
              <w:t>Indianapolis, IN 46226</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1F4B691" w14:textId="77777777" w:rsidR="00AD6963" w:rsidRDefault="00AD6963" w:rsidP="00FB30ED">
            <w:pPr>
              <w:rPr>
                <w:rFonts w:asciiTheme="minorHAnsi" w:hAnsiTheme="minorHAnsi" w:cstheme="minorHAnsi"/>
                <w:b/>
                <w:sz w:val="22"/>
              </w:rPr>
            </w:pPr>
            <w:r w:rsidRPr="00981026">
              <w:rPr>
                <w:rFonts w:asciiTheme="minorHAnsi" w:hAnsiTheme="minorHAnsi" w:cstheme="minorHAnsi"/>
                <w:b/>
                <w:sz w:val="22"/>
              </w:rPr>
              <w:t>E-mail:</w:t>
            </w:r>
          </w:p>
          <w:p w14:paraId="150881C4" w14:textId="6FE17A41" w:rsidR="0029491F" w:rsidRPr="00981026" w:rsidRDefault="0029491F" w:rsidP="00FB30ED">
            <w:pPr>
              <w:rPr>
                <w:rFonts w:asciiTheme="minorHAnsi" w:hAnsiTheme="minorHAnsi" w:cstheme="minorHAnsi"/>
                <w:b/>
                <w:sz w:val="22"/>
              </w:rPr>
            </w:pPr>
            <w:r w:rsidRPr="0029491F">
              <w:rPr>
                <w:rFonts w:asciiTheme="minorHAnsi" w:hAnsiTheme="minorHAnsi" w:cstheme="minorHAnsi"/>
                <w:b/>
                <w:color w:val="0033CC"/>
                <w:sz w:val="22"/>
              </w:rPr>
              <w:t>mstraub@pillowlogistics.com</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28426B3C"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w:t>
            </w:r>
            <w:proofErr w:type="gramStart"/>
            <w:r w:rsidRPr="00981026">
              <w:rPr>
                <w:rFonts w:asciiTheme="minorHAnsi" w:hAnsiTheme="minorHAnsi" w:cstheme="minorHAnsi"/>
                <w:b/>
                <w:sz w:val="22"/>
              </w:rPr>
              <w:t xml:space="preserve">(  </w:t>
            </w:r>
            <w:r w:rsidR="0029491F" w:rsidRPr="0029491F">
              <w:rPr>
                <w:rFonts w:asciiTheme="minorHAnsi" w:hAnsiTheme="minorHAnsi" w:cstheme="minorHAnsi"/>
                <w:b/>
                <w:color w:val="0033CC"/>
                <w:sz w:val="22"/>
              </w:rPr>
              <w:t>317</w:t>
            </w:r>
            <w:proofErr w:type="gramEnd"/>
            <w:r w:rsidR="0029491F" w:rsidRPr="0029491F">
              <w:rPr>
                <w:rFonts w:asciiTheme="minorHAnsi" w:hAnsiTheme="minorHAnsi" w:cstheme="minorHAnsi"/>
                <w:b/>
                <w:color w:val="0033CC"/>
                <w:sz w:val="22"/>
              </w:rPr>
              <w:t xml:space="preserve"> </w:t>
            </w:r>
            <w:r w:rsidRPr="00981026">
              <w:rPr>
                <w:rFonts w:asciiTheme="minorHAnsi" w:hAnsiTheme="minorHAnsi" w:cstheme="minorHAnsi"/>
                <w:b/>
                <w:sz w:val="22"/>
              </w:rPr>
              <w:t xml:space="preserve"> )</w:t>
            </w:r>
            <w:r w:rsidR="0029491F">
              <w:rPr>
                <w:rFonts w:asciiTheme="minorHAnsi" w:hAnsiTheme="minorHAnsi" w:cstheme="minorHAnsi"/>
                <w:b/>
                <w:sz w:val="22"/>
              </w:rPr>
              <w:t xml:space="preserve"> </w:t>
            </w:r>
            <w:r w:rsidR="0029491F" w:rsidRPr="0029491F">
              <w:rPr>
                <w:rFonts w:asciiTheme="minorHAnsi" w:hAnsiTheme="minorHAnsi" w:cstheme="minorHAnsi"/>
                <w:b/>
                <w:color w:val="0033CC"/>
                <w:sz w:val="22"/>
              </w:rPr>
              <w:t>415-4000</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026C9A4B" w:rsidR="00AB1FB2" w:rsidRPr="00981026" w:rsidRDefault="00AB1FB2" w:rsidP="00FB30ED">
            <w:pPr>
              <w:rPr>
                <w:rFonts w:asciiTheme="minorHAnsi" w:hAnsiTheme="minorHAnsi" w:cstheme="minorHAnsi"/>
                <w:b/>
                <w:sz w:val="22"/>
              </w:rPr>
            </w:pPr>
            <w:proofErr w:type="gramStart"/>
            <w:r w:rsidRPr="00981026">
              <w:rPr>
                <w:rFonts w:asciiTheme="minorHAnsi" w:hAnsiTheme="minorHAnsi" w:cstheme="minorHAnsi"/>
                <w:b/>
                <w:sz w:val="22"/>
              </w:rPr>
              <w:t xml:space="preserve">(  </w:t>
            </w:r>
            <w:r w:rsidR="0029491F" w:rsidRPr="0029491F">
              <w:rPr>
                <w:rFonts w:asciiTheme="minorHAnsi" w:hAnsiTheme="minorHAnsi" w:cstheme="minorHAnsi"/>
                <w:b/>
                <w:color w:val="0033CC"/>
                <w:sz w:val="22"/>
              </w:rPr>
              <w:t>317</w:t>
            </w:r>
            <w:proofErr w:type="gramEnd"/>
            <w:r w:rsidRPr="00981026">
              <w:rPr>
                <w:rFonts w:asciiTheme="minorHAnsi" w:hAnsiTheme="minorHAnsi" w:cstheme="minorHAnsi"/>
                <w:b/>
                <w:sz w:val="22"/>
              </w:rPr>
              <w:t xml:space="preserve">  )</w:t>
            </w:r>
            <w:r w:rsidR="0029491F">
              <w:rPr>
                <w:rFonts w:asciiTheme="minorHAnsi" w:hAnsiTheme="minorHAnsi" w:cstheme="minorHAnsi"/>
                <w:b/>
                <w:sz w:val="22"/>
              </w:rPr>
              <w:t xml:space="preserve"> </w:t>
            </w:r>
            <w:r w:rsidR="0029491F" w:rsidRPr="0029491F">
              <w:rPr>
                <w:rFonts w:asciiTheme="minorHAnsi" w:hAnsiTheme="minorHAnsi" w:cstheme="minorHAnsi"/>
                <w:b/>
                <w:color w:val="0033CC"/>
                <w:sz w:val="22"/>
              </w:rPr>
              <w:t>415-4009</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0DF9C968" w:rsidR="002F493F" w:rsidRPr="0029491F" w:rsidRDefault="0029491F" w:rsidP="00FB30ED">
            <w:pPr>
              <w:rPr>
                <w:rFonts w:asciiTheme="minorHAnsi" w:hAnsiTheme="minorHAnsi" w:cstheme="minorHAnsi"/>
                <w:b/>
                <w:color w:val="0033CC"/>
                <w:sz w:val="22"/>
              </w:rPr>
            </w:pPr>
            <w:r w:rsidRPr="0029491F">
              <w:rPr>
                <w:rFonts w:asciiTheme="minorHAnsi" w:hAnsiTheme="minorHAnsi" w:cstheme="minorHAnsi"/>
                <w:b/>
                <w:color w:val="0033CC"/>
                <w:sz w:val="22"/>
              </w:rPr>
              <w:t>$</w:t>
            </w:r>
            <w:r w:rsidR="002D463A">
              <w:rPr>
                <w:rFonts w:asciiTheme="minorHAnsi" w:hAnsiTheme="minorHAnsi" w:cstheme="minorHAnsi"/>
                <w:b/>
                <w:color w:val="0033CC"/>
                <w:sz w:val="22"/>
              </w:rPr>
              <w:t>78,000.00</w:t>
            </w: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1D064FFA" w:rsidR="00F231B1" w:rsidRPr="00981026" w:rsidRDefault="0036617B"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Pr>
                <w:rFonts w:asciiTheme="minorHAnsi" w:hAnsiTheme="minorHAnsi" w:cstheme="minorHAnsi"/>
                <w:b/>
                <w:color w:val="0033CC"/>
                <w:sz w:val="22"/>
              </w:rPr>
              <w:t>6.</w:t>
            </w:r>
            <w:r w:rsidR="002D463A">
              <w:rPr>
                <w:rFonts w:asciiTheme="minorHAnsi" w:hAnsiTheme="minorHAnsi" w:cstheme="minorHAnsi"/>
                <w:b/>
                <w:color w:val="0033CC"/>
                <w:sz w:val="22"/>
              </w:rPr>
              <w:t>6</w:t>
            </w:r>
            <w:r>
              <w:rPr>
                <w:rFonts w:asciiTheme="minorHAnsi" w:hAnsiTheme="minorHAnsi" w:cstheme="minorHAnsi"/>
                <w:b/>
                <w:color w:val="0033CC"/>
                <w:sz w:val="22"/>
              </w:rPr>
              <w:t>%</w:t>
            </w: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1F19CE3B" w:rsidR="007C6B08" w:rsidRPr="00981026" w:rsidRDefault="0029491F" w:rsidP="00FB30ED">
            <w:pPr>
              <w:rPr>
                <w:rFonts w:asciiTheme="minorHAnsi" w:hAnsiTheme="minorHAnsi" w:cstheme="minorHAnsi"/>
                <w:b/>
                <w:sz w:val="22"/>
              </w:rPr>
            </w:pPr>
            <w:r w:rsidRPr="0029491F">
              <w:rPr>
                <w:rFonts w:asciiTheme="minorHAnsi" w:hAnsiTheme="minorHAnsi" w:cstheme="minorHAnsi"/>
                <w:b/>
                <w:color w:val="0033CC"/>
                <w:sz w:val="22"/>
              </w:rPr>
              <w:t>Routed &amp; On Demand Courier Services</w:t>
            </w:r>
          </w:p>
        </w:tc>
      </w:tr>
      <w:tr w:rsidR="007C6B08" w:rsidRPr="00981026" w14:paraId="5BB26F4A" w14:textId="77777777" w:rsidTr="2553AF4C">
        <w:tc>
          <w:tcPr>
            <w:tcW w:w="10908" w:type="dxa"/>
            <w:gridSpan w:val="4"/>
          </w:tcPr>
          <w:p w14:paraId="454C4B74" w14:textId="3840E0AA" w:rsidR="00F75B67" w:rsidRPr="00981026" w:rsidRDefault="007C6B08" w:rsidP="00F75B67">
            <w:pPr>
              <w:rPr>
                <w:ins w:id="7"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8" w:author="IDOA Procurement" w:date="2021-08-02T10:59:00Z">
              <w:r w:rsidR="00F75B67" w:rsidRPr="00981026">
                <w:rPr>
                  <w:rFonts w:asciiTheme="minorHAnsi" w:hAnsiTheme="minorHAnsi" w:cstheme="minorHAnsi"/>
                  <w:b/>
                  <w:sz w:val="22"/>
                </w:rPr>
                <w:t xml:space="preserve">  </w:t>
              </w:r>
            </w:ins>
          </w:p>
          <w:p w14:paraId="64C04584" w14:textId="60B0F9B6" w:rsidR="007C6B08" w:rsidRPr="00A345F7" w:rsidRDefault="009B548A" w:rsidP="00FB30ED">
            <w:pPr>
              <w:rPr>
                <w:rFonts w:asciiTheme="minorHAnsi" w:hAnsiTheme="minorHAnsi" w:cstheme="minorHAnsi"/>
                <w:b/>
                <w:color w:val="0033CC"/>
                <w:sz w:val="22"/>
              </w:rPr>
            </w:pPr>
            <w:r w:rsidRPr="00A345F7">
              <w:rPr>
                <w:rFonts w:asciiTheme="minorHAnsi" w:hAnsiTheme="minorHAnsi" w:cstheme="minorHAnsi"/>
                <w:b/>
                <w:color w:val="0033CC"/>
                <w:sz w:val="22"/>
              </w:rPr>
              <w:t>Contract start through the life of the contract.</w:t>
            </w: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29491F" w:rsidRDefault="006C5765" w:rsidP="00AD6963">
      <w:pPr>
        <w:ind w:right="720"/>
        <w:rPr>
          <w:rFonts w:asciiTheme="minorHAnsi" w:hAnsiTheme="minorHAnsi" w:cstheme="minorHAnsi"/>
          <w:sz w:val="14"/>
          <w:szCs w:val="16"/>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29491F">
        <w:trPr>
          <w:trHeight w:val="1277"/>
        </w:trPr>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29491F">
        <w:trPr>
          <w:trHeight w:val="323"/>
        </w:trPr>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29491F" w:rsidRDefault="00AD6963" w:rsidP="00AD6963">
      <w:pPr>
        <w:ind w:right="720"/>
        <w:rPr>
          <w:rFonts w:asciiTheme="minorHAnsi" w:hAnsiTheme="minorHAnsi" w:cstheme="minorHAnsi"/>
          <w:sz w:val="14"/>
          <w:szCs w:val="16"/>
        </w:rPr>
      </w:pPr>
    </w:p>
    <w:tbl>
      <w:tblPr>
        <w:tblW w:w="0" w:type="auto"/>
        <w:tblInd w:w="108" w:type="dxa"/>
        <w:tblLook w:val="01E0" w:firstRow="1" w:lastRow="1" w:firstColumn="1" w:lastColumn="1" w:noHBand="0" w:noVBand="0"/>
      </w:tblPr>
      <w:tblGrid>
        <w:gridCol w:w="5011"/>
        <w:gridCol w:w="442"/>
        <w:gridCol w:w="5239"/>
      </w:tblGrid>
      <w:tr w:rsidR="00064246" w:rsidRPr="00981026" w14:paraId="42555802" w14:textId="77777777">
        <w:tc>
          <w:tcPr>
            <w:tcW w:w="5130" w:type="dxa"/>
            <w:tcBorders>
              <w:bottom w:val="single" w:sz="4" w:space="0" w:color="auto"/>
            </w:tcBorders>
          </w:tcPr>
          <w:p w14:paraId="526798DC" w14:textId="56E68E02" w:rsidR="00AD6963" w:rsidRPr="00064246" w:rsidRDefault="00064246" w:rsidP="00AD6963">
            <w:pPr>
              <w:rPr>
                <w:rFonts w:asciiTheme="minorHAnsi" w:hAnsiTheme="minorHAnsi" w:cstheme="minorHAnsi"/>
                <w:color w:val="0000A8"/>
                <w:sz w:val="22"/>
              </w:rPr>
            </w:pPr>
            <w:r w:rsidRPr="00064246">
              <w:rPr>
                <w:rFonts w:asciiTheme="minorHAnsi" w:hAnsiTheme="minorHAnsi" w:cstheme="minorHAnsi"/>
                <w:color w:val="0000A8"/>
                <w:sz w:val="22"/>
              </w:rPr>
              <w:t>STAT Courier Service, Inc.</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52E76B36" w:rsidR="00AD6963" w:rsidRPr="00064246" w:rsidRDefault="00064246" w:rsidP="00AD6963">
            <w:pPr>
              <w:rPr>
                <w:rFonts w:asciiTheme="minorHAnsi" w:hAnsiTheme="minorHAnsi" w:cstheme="minorHAnsi"/>
                <w:color w:val="0000A8"/>
                <w:sz w:val="22"/>
              </w:rPr>
            </w:pPr>
            <w:r w:rsidRPr="00064246">
              <w:rPr>
                <w:rFonts w:asciiTheme="minorHAnsi" w:hAnsiTheme="minorHAnsi" w:cstheme="minorHAnsi"/>
                <w:color w:val="0000A8"/>
                <w:sz w:val="22"/>
              </w:rPr>
              <w:t>636-561-2518</w:t>
            </w:r>
          </w:p>
        </w:tc>
      </w:tr>
      <w:tr w:rsidR="00064246" w:rsidRPr="00981026" w14:paraId="49F4350C" w14:textId="77777777">
        <w:tc>
          <w:tcPr>
            <w:tcW w:w="5130" w:type="dxa"/>
            <w:tcBorders>
              <w:top w:val="single" w:sz="4" w:space="0" w:color="auto"/>
            </w:tcBorders>
          </w:tcPr>
          <w:p w14:paraId="13ED5471" w14:textId="10FB55E3" w:rsidR="00064246"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48AD978B" w:rsidR="00064246" w:rsidRPr="00981026" w:rsidRDefault="00064246" w:rsidP="00AD6963">
            <w:pPr>
              <w:rPr>
                <w:rFonts w:asciiTheme="minorHAnsi" w:hAnsiTheme="minorHAnsi" w:cstheme="minorHAnsi"/>
                <w:sz w:val="22"/>
              </w:rPr>
            </w:pPr>
            <w:r w:rsidRPr="00064246">
              <w:rPr>
                <w:rFonts w:asciiTheme="minorHAnsi" w:hAnsiTheme="minorHAnsi" w:cstheme="minorHAnsi"/>
                <w:color w:val="0000A8"/>
                <w:sz w:val="22"/>
              </w:rPr>
              <w:t>16 Hawk Ridge Circle</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372835B5" w14:textId="77777777" w:rsidR="00AD6963"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088EEF4" w:rsidR="00064246" w:rsidRPr="00981026" w:rsidRDefault="00064246" w:rsidP="00AD6963">
            <w:pPr>
              <w:rPr>
                <w:rFonts w:asciiTheme="minorHAnsi" w:hAnsiTheme="minorHAnsi" w:cstheme="minorHAnsi"/>
                <w:sz w:val="22"/>
              </w:rPr>
            </w:pPr>
            <w:r w:rsidRPr="00064246">
              <w:rPr>
                <w:rFonts w:asciiTheme="minorHAnsi" w:hAnsiTheme="minorHAnsi" w:cstheme="minorHAnsi"/>
                <w:color w:val="0000A8"/>
                <w:sz w:val="22"/>
              </w:rPr>
              <w:t>636-561-4059</w:t>
            </w:r>
          </w:p>
        </w:tc>
      </w:tr>
      <w:tr w:rsidR="00064246"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064246" w:rsidRPr="00981026" w14:paraId="42D06BED" w14:textId="77777777">
        <w:tc>
          <w:tcPr>
            <w:tcW w:w="5130" w:type="dxa"/>
            <w:tcBorders>
              <w:bottom w:val="single" w:sz="4" w:space="0" w:color="auto"/>
            </w:tcBorders>
          </w:tcPr>
          <w:p w14:paraId="7CC89512" w14:textId="0DABA3D8" w:rsidR="00AD6963" w:rsidRPr="00064246" w:rsidRDefault="00064246" w:rsidP="00AD6963">
            <w:pPr>
              <w:rPr>
                <w:rFonts w:asciiTheme="minorHAnsi" w:hAnsiTheme="minorHAnsi" w:cstheme="minorHAnsi"/>
                <w:color w:val="0000A8"/>
                <w:sz w:val="22"/>
              </w:rPr>
            </w:pPr>
            <w:r w:rsidRPr="00064246">
              <w:rPr>
                <w:rFonts w:asciiTheme="minorHAnsi" w:hAnsiTheme="minorHAnsi" w:cstheme="minorHAnsi"/>
                <w:color w:val="0000A8"/>
                <w:sz w:val="22"/>
              </w:rPr>
              <w:t>Lake St. Louis, MO 63367</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6B7F62B9" w:rsidR="00AD6963" w:rsidRPr="00981026" w:rsidRDefault="00064246" w:rsidP="00AD6963">
            <w:pPr>
              <w:rPr>
                <w:rFonts w:asciiTheme="minorHAnsi" w:hAnsiTheme="minorHAnsi" w:cstheme="minorHAnsi"/>
                <w:sz w:val="22"/>
              </w:rPr>
            </w:pPr>
            <w:r w:rsidRPr="00064246">
              <w:rPr>
                <w:rFonts w:asciiTheme="minorHAnsi" w:hAnsiTheme="minorHAnsi" w:cstheme="minorHAnsi"/>
                <w:color w:val="0000A8"/>
                <w:sz w:val="22"/>
              </w:rPr>
              <w:t>Aboekholt@stat-courier.com</w:t>
            </w:r>
          </w:p>
        </w:tc>
      </w:tr>
      <w:tr w:rsidR="00064246" w:rsidRPr="00981026" w14:paraId="7846E4B6" w14:textId="77777777">
        <w:tc>
          <w:tcPr>
            <w:tcW w:w="5130" w:type="dxa"/>
            <w:tcBorders>
              <w:bottom w:val="single" w:sz="4" w:space="0" w:color="auto"/>
            </w:tcBorders>
          </w:tcPr>
          <w:p w14:paraId="1C52C840" w14:textId="5043EF2A" w:rsidR="00064246"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62E12BA1" w14:textId="77777777" w:rsidR="00064246" w:rsidRDefault="00064246" w:rsidP="00AD6963">
            <w:pPr>
              <w:rPr>
                <w:rFonts w:asciiTheme="minorHAnsi" w:hAnsiTheme="minorHAnsi" w:cstheme="minorHAnsi"/>
                <w:color w:val="0000A8"/>
                <w:sz w:val="22"/>
              </w:rPr>
            </w:pPr>
          </w:p>
          <w:p w14:paraId="54758660" w14:textId="6A83F1D3" w:rsidR="00FD302B" w:rsidRPr="00981026" w:rsidRDefault="00064246" w:rsidP="00AD6963">
            <w:pPr>
              <w:rPr>
                <w:rFonts w:asciiTheme="minorHAnsi" w:hAnsiTheme="minorHAnsi" w:cstheme="minorHAnsi"/>
                <w:sz w:val="22"/>
              </w:rPr>
            </w:pPr>
            <w:r w:rsidRPr="00064246">
              <w:rPr>
                <w:rFonts w:asciiTheme="minorHAnsi" w:hAnsiTheme="minorHAnsi" w:cstheme="minorHAnsi"/>
                <w:color w:val="0000A8"/>
                <w:sz w:val="22"/>
              </w:rPr>
              <w:t>Alex Boekholt</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488B8EE3" w:rsidR="00FD302B" w:rsidRPr="00981026" w:rsidRDefault="00064246" w:rsidP="00AD6963">
            <w:pPr>
              <w:rPr>
                <w:rFonts w:asciiTheme="minorHAnsi" w:hAnsiTheme="minorHAnsi" w:cstheme="minorHAnsi"/>
                <w:sz w:val="22"/>
              </w:rPr>
            </w:pPr>
            <w:r>
              <w:rPr>
                <w:rFonts w:asciiTheme="minorHAnsi" w:hAnsiTheme="minorHAnsi" w:cstheme="minorHAnsi"/>
                <w:noProof/>
                <w:sz w:val="22"/>
              </w:rPr>
              <w:drawing>
                <wp:inline distT="0" distB="0" distL="0" distR="0" wp14:anchorId="2CF587A3" wp14:editId="1636ECD0">
                  <wp:extent cx="1554480" cy="419710"/>
                  <wp:effectExtent l="0" t="0" r="0" b="0"/>
                  <wp:docPr id="16922086" name="Picture 1" descr="A close-up of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2086" name="Picture 1" descr="A close-up of a black background&#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95325" cy="430738"/>
                          </a:xfrm>
                          <a:prstGeom prst="rect">
                            <a:avLst/>
                          </a:prstGeom>
                        </pic:spPr>
                      </pic:pic>
                    </a:graphicData>
                  </a:graphic>
                </wp:inline>
              </w:drawing>
            </w:r>
          </w:p>
        </w:tc>
      </w:tr>
      <w:tr w:rsidR="00064246"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2EE95FCF" w:rsidR="00FD302B" w:rsidRPr="00981026" w:rsidRDefault="00900188" w:rsidP="00AD6963">
            <w:pPr>
              <w:rPr>
                <w:rFonts w:asciiTheme="minorHAnsi" w:hAnsiTheme="minorHAnsi" w:cstheme="minorHAnsi"/>
                <w:sz w:val="22"/>
              </w:rPr>
            </w:pPr>
            <w:r>
              <w:rPr>
                <w:rFonts w:asciiTheme="minorHAnsi" w:hAnsiTheme="minorHAnsi" w:cstheme="minorHAnsi"/>
                <w:color w:val="0000A8"/>
                <w:sz w:val="22"/>
              </w:rPr>
              <w:t>9/26/23</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086A2116" w:rsidR="00FD302B" w:rsidRPr="00981026" w:rsidRDefault="00064246" w:rsidP="00AD6963">
            <w:pPr>
              <w:rPr>
                <w:rFonts w:asciiTheme="minorHAnsi" w:hAnsiTheme="minorHAnsi" w:cstheme="minorHAnsi"/>
                <w:sz w:val="22"/>
              </w:rPr>
            </w:pPr>
            <w:r w:rsidRPr="00064246">
              <w:rPr>
                <w:rFonts w:asciiTheme="minorHAnsi" w:hAnsiTheme="minorHAnsi" w:cstheme="minorHAnsi"/>
                <w:color w:val="0000A8"/>
                <w:sz w:val="22"/>
              </w:rPr>
              <w:t xml:space="preserve">Alex Boekholt, VP </w:t>
            </w:r>
            <w:proofErr w:type="gramStart"/>
            <w:r w:rsidRPr="00064246">
              <w:rPr>
                <w:rFonts w:asciiTheme="minorHAnsi" w:hAnsiTheme="minorHAnsi" w:cstheme="minorHAnsi"/>
                <w:color w:val="0000A8"/>
                <w:sz w:val="22"/>
              </w:rPr>
              <w:t>Sales</w:t>
            </w:r>
            <w:proofErr w:type="gramEnd"/>
            <w:r w:rsidRPr="00064246">
              <w:rPr>
                <w:rFonts w:asciiTheme="minorHAnsi" w:hAnsiTheme="minorHAnsi" w:cstheme="minorHAnsi"/>
                <w:color w:val="0000A8"/>
                <w:sz w:val="22"/>
              </w:rPr>
              <w:t xml:space="preserve"> and Marketing</w:t>
            </w:r>
          </w:p>
        </w:tc>
      </w:tr>
      <w:tr w:rsidR="00064246" w:rsidRPr="00981026" w14:paraId="04C6B049" w14:textId="77777777" w:rsidTr="00064246">
        <w:trPr>
          <w:trHeight w:val="303"/>
        </w:trPr>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4F1F7915" w14:textId="77777777" w:rsidR="0029491F" w:rsidRDefault="0029491F" w:rsidP="006C5765">
      <w:pPr>
        <w:ind w:left="360"/>
        <w:jc w:val="center"/>
        <w:rPr>
          <w:rFonts w:asciiTheme="minorHAnsi" w:hAnsiTheme="minorHAnsi" w:cstheme="minorHAnsi"/>
          <w:b/>
        </w:rPr>
      </w:pPr>
    </w:p>
    <w:p w14:paraId="17D08C3F" w14:textId="3C0962C8"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29491F">
      <w:footerReference w:type="default" r:id="rId15"/>
      <w:endnotePr>
        <w:numFmt w:val="decimal"/>
      </w:endnotePr>
      <w:type w:val="nextColumn"/>
      <w:pgSz w:w="12240" w:h="15840"/>
      <w:pgMar w:top="245" w:right="720" w:bottom="360"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03288747">
    <w:abstractNumId w:val="5"/>
  </w:num>
  <w:num w:numId="2" w16cid:durableId="1599751121">
    <w:abstractNumId w:val="4"/>
  </w:num>
  <w:num w:numId="3" w16cid:durableId="2012370914">
    <w:abstractNumId w:val="2"/>
  </w:num>
  <w:num w:numId="4" w16cid:durableId="108548807">
    <w:abstractNumId w:val="1"/>
  </w:num>
  <w:num w:numId="5" w16cid:durableId="99353557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8088054">
    <w:abstractNumId w:val="3"/>
  </w:num>
  <w:num w:numId="7" w16cid:durableId="81221057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4246"/>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9491F"/>
    <w:rsid w:val="002A7A52"/>
    <w:rsid w:val="002B7983"/>
    <w:rsid w:val="002C3E02"/>
    <w:rsid w:val="002D463A"/>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6617B"/>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A1AF2"/>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E4222"/>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0188"/>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548A"/>
    <w:rsid w:val="009B7453"/>
    <w:rsid w:val="009C1807"/>
    <w:rsid w:val="009C2DF2"/>
    <w:rsid w:val="009D0964"/>
    <w:rsid w:val="009D59A1"/>
    <w:rsid w:val="009D5E89"/>
    <w:rsid w:val="009E4DF1"/>
    <w:rsid w:val="009E4F8B"/>
    <w:rsid w:val="00A05BBB"/>
    <w:rsid w:val="00A13B1A"/>
    <w:rsid w:val="00A31698"/>
    <w:rsid w:val="00A33250"/>
    <w:rsid w:val="00A345F7"/>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006472">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846</Words>
  <Characters>5117</Characters>
  <Application>Microsoft Office Word</Application>
  <DocSecurity>0</DocSecurity>
  <Lines>42</Lines>
  <Paragraphs>11</Paragraphs>
  <ScaleCrop>false</ScaleCrop>
  <Company>State of Indiana</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2</cp:revision>
  <cp:lastPrinted>2014-07-02T17:29:00Z</cp:lastPrinted>
  <dcterms:created xsi:type="dcterms:W3CDTF">2023-09-29T14:52:00Z</dcterms:created>
  <dcterms:modified xsi:type="dcterms:W3CDTF">2023-09-29T14:52:00Z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